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C68" w:rsidRDefault="003759C1" w:rsidP="003759C1">
      <w:pPr>
        <w:tabs>
          <w:tab w:val="num" w:pos="540"/>
          <w:tab w:val="left" w:pos="1080"/>
          <w:tab w:val="left" w:pos="1620"/>
        </w:tabs>
        <w:spacing w:line="240" w:lineRule="exact"/>
        <w:ind w:left="540" w:hanging="540"/>
        <w:rPr>
          <w:rFonts w:ascii="Arial" w:hAnsi="Arial" w:cs="Arial"/>
          <w:b/>
          <w:sz w:val="22"/>
        </w:rPr>
        <w:pPrChange w:id="0" w:author="user" w:date="2012-11-20T08:23:00Z">
          <w:pPr>
            <w:tabs>
              <w:tab w:val="num" w:pos="540"/>
              <w:tab w:val="left" w:pos="1080"/>
              <w:tab w:val="left" w:pos="1620"/>
            </w:tabs>
            <w:spacing w:line="240" w:lineRule="exact"/>
            <w:ind w:left="540" w:hanging="540"/>
            <w:jc w:val="center"/>
          </w:pPr>
        </w:pPrChange>
      </w:pPr>
      <w:ins w:id="1" w:author="user" w:date="2012-11-20T08:24:00Z">
        <w:r>
          <w:rPr>
            <w:rFonts w:ascii="Arial" w:hAnsi="Arial" w:cs="Arial"/>
            <w:b/>
            <w:sz w:val="22"/>
          </w:rPr>
          <w:t>7A</w:t>
        </w:r>
      </w:ins>
      <w:bookmarkStart w:id="2" w:name="_GoBack"/>
      <w:bookmarkEnd w:id="2"/>
    </w:p>
    <w:p w:rsidR="006E3C68" w:rsidDel="00756A8A" w:rsidRDefault="006E3C68" w:rsidP="006E3C68">
      <w:pPr>
        <w:pStyle w:val="Heading1"/>
        <w:spacing w:line="240" w:lineRule="exact"/>
        <w:jc w:val="center"/>
        <w:rPr>
          <w:del w:id="3" w:author="user" w:date="2012-11-12T15:16:00Z"/>
          <w:rFonts w:ascii="Arial" w:hAnsi="Arial" w:cs="Arial"/>
          <w:sz w:val="22"/>
          <w:szCs w:val="22"/>
        </w:rPr>
      </w:pPr>
      <w:del w:id="4" w:author="user" w:date="2012-11-12T15:16:00Z">
        <w:r w:rsidDel="00756A8A">
          <w:rPr>
            <w:rFonts w:ascii="Arial" w:hAnsi="Arial" w:cs="Arial"/>
            <w:sz w:val="22"/>
            <w:szCs w:val="22"/>
          </w:rPr>
          <w:delText>ANNEX V</w:delText>
        </w:r>
      </w:del>
    </w:p>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p>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p>
    <w:p w:rsidR="006E3C68" w:rsidRDefault="006E3C68" w:rsidP="006E3C68">
      <w:pPr>
        <w:tabs>
          <w:tab w:val="num" w:pos="540"/>
          <w:tab w:val="left" w:pos="1080"/>
          <w:tab w:val="left" w:pos="1620"/>
        </w:tabs>
        <w:spacing w:line="240" w:lineRule="exact"/>
        <w:ind w:left="540" w:hanging="540"/>
        <w:rPr>
          <w:rFonts w:ascii="Arial" w:hAnsi="Arial" w:cs="Arial"/>
          <w:b/>
          <w:sz w:val="22"/>
        </w:rPr>
      </w:pPr>
    </w:p>
    <w:p w:rsidR="006E3C68" w:rsidRDefault="006E3C68" w:rsidP="006E3C68">
      <w:pPr>
        <w:tabs>
          <w:tab w:val="num" w:pos="540"/>
          <w:tab w:val="left" w:pos="1080"/>
          <w:tab w:val="left" w:pos="1620"/>
        </w:tabs>
        <w:spacing w:line="240" w:lineRule="exact"/>
        <w:ind w:left="540" w:hanging="540"/>
        <w:jc w:val="center"/>
        <w:rPr>
          <w:rFonts w:ascii="Arial" w:hAnsi="Arial" w:cs="Arial"/>
          <w:b/>
          <w:sz w:val="22"/>
        </w:rPr>
      </w:pPr>
      <w:r>
        <w:rPr>
          <w:rFonts w:ascii="Arial" w:hAnsi="Arial" w:cs="Arial"/>
          <w:b/>
          <w:sz w:val="22"/>
        </w:rPr>
        <w:t>Terms of Reference of the Secretary of the Typhoon Committee (TC)</w:t>
      </w:r>
    </w:p>
    <w:p w:rsidR="006E3C68" w:rsidRPr="006E3C68" w:rsidRDefault="006E3C68" w:rsidP="006E3C68">
      <w:pPr>
        <w:tabs>
          <w:tab w:val="num" w:pos="540"/>
          <w:tab w:val="left" w:pos="1080"/>
          <w:tab w:val="left" w:pos="1620"/>
        </w:tabs>
        <w:spacing w:line="240" w:lineRule="exact"/>
        <w:ind w:left="540" w:hanging="540"/>
        <w:jc w:val="center"/>
        <w:rPr>
          <w:rFonts w:ascii="Arial" w:hAnsi="Arial" w:cs="Arial"/>
          <w:b/>
          <w:color w:val="FF0000"/>
          <w:sz w:val="22"/>
        </w:rPr>
      </w:pPr>
      <w:r w:rsidRPr="006E3C68">
        <w:rPr>
          <w:rFonts w:ascii="Arial" w:hAnsi="Arial" w:cs="Arial"/>
          <w:b/>
          <w:color w:val="FF0000"/>
          <w:sz w:val="22"/>
        </w:rPr>
        <w:t>FIRST DRAFT</w:t>
      </w:r>
    </w:p>
    <w:p w:rsidR="006E3C68" w:rsidRPr="006E3C68" w:rsidRDefault="006E3C68" w:rsidP="006E3C68">
      <w:pPr>
        <w:tabs>
          <w:tab w:val="num" w:pos="540"/>
          <w:tab w:val="left" w:pos="1080"/>
          <w:tab w:val="left" w:pos="1620"/>
        </w:tabs>
        <w:spacing w:line="240" w:lineRule="exact"/>
        <w:ind w:left="540" w:hanging="540"/>
        <w:jc w:val="center"/>
        <w:rPr>
          <w:rFonts w:ascii="Arial" w:hAnsi="Arial" w:cs="Arial"/>
          <w:b/>
          <w:color w:val="FF0000"/>
          <w:sz w:val="22"/>
        </w:rPr>
      </w:pPr>
      <w:r w:rsidRPr="006E3C68">
        <w:rPr>
          <w:rFonts w:ascii="Arial" w:hAnsi="Arial" w:cs="Arial"/>
          <w:b/>
          <w:color w:val="FF0000"/>
          <w:sz w:val="22"/>
        </w:rPr>
        <w:t>BY AWG</w:t>
      </w:r>
      <w:ins w:id="5" w:author="user" w:date="2012-07-06T15:31:00Z">
        <w:r w:rsidR="008B61B4">
          <w:rPr>
            <w:rFonts w:ascii="Arial" w:hAnsi="Arial" w:cs="Arial"/>
            <w:b/>
            <w:color w:val="FF0000"/>
            <w:sz w:val="22"/>
          </w:rPr>
          <w:t xml:space="preserve"> (26 June)</w:t>
        </w:r>
      </w:ins>
    </w:p>
    <w:p w:rsidR="006E3C68" w:rsidRDefault="006E3C68" w:rsidP="006E3C68">
      <w:pPr>
        <w:tabs>
          <w:tab w:val="num" w:pos="540"/>
          <w:tab w:val="left" w:pos="1080"/>
          <w:tab w:val="left" w:pos="1620"/>
        </w:tabs>
        <w:spacing w:line="240" w:lineRule="exact"/>
        <w:ind w:left="540" w:hanging="540"/>
        <w:rPr>
          <w:rFonts w:ascii="Arial" w:hAnsi="Arial" w:cs="Arial"/>
          <w:b/>
          <w:sz w:val="22"/>
        </w:rPr>
      </w:pPr>
    </w:p>
    <w:p w:rsidR="006E3C68" w:rsidRDefault="006E3C68" w:rsidP="006E3C68">
      <w:pPr>
        <w:tabs>
          <w:tab w:val="num" w:pos="540"/>
          <w:tab w:val="left" w:pos="1080"/>
          <w:tab w:val="left" w:pos="1620"/>
        </w:tabs>
        <w:spacing w:line="240" w:lineRule="exact"/>
        <w:ind w:left="540" w:hanging="540"/>
        <w:rPr>
          <w:rFonts w:ascii="Arial" w:hAnsi="Arial" w:cs="Arial"/>
          <w:b/>
          <w:sz w:val="22"/>
        </w:rPr>
      </w:pPr>
    </w:p>
    <w:p w:rsidR="006E3C68" w:rsidRDefault="006E3C68" w:rsidP="006E3C68">
      <w:pPr>
        <w:tabs>
          <w:tab w:val="num" w:pos="0"/>
          <w:tab w:val="left" w:pos="1080"/>
          <w:tab w:val="left" w:pos="1620"/>
        </w:tabs>
        <w:spacing w:line="240" w:lineRule="exact"/>
        <w:jc w:val="both"/>
        <w:rPr>
          <w:ins w:id="6" w:author="user" w:date="2012-07-06T15:24:00Z"/>
          <w:rFonts w:ascii="Arial" w:hAnsi="Arial" w:cs="Arial"/>
          <w:sz w:val="22"/>
        </w:rPr>
      </w:pPr>
      <w:r>
        <w:rPr>
          <w:rFonts w:ascii="Arial" w:hAnsi="Arial" w:cs="Arial"/>
          <w:sz w:val="22"/>
        </w:rPr>
        <w:t xml:space="preserve">In carrying out the duties specified in these Terms of Reference, the TC Secretary shall comply with any directives issued by the Typhoon Committee or guidance by the Chairperson of the Typhoon Committee.  In addition to their duties under the </w:t>
      </w:r>
      <w:r>
        <w:rPr>
          <w:rFonts w:ascii="Arial" w:hAnsi="Arial" w:cs="Arial"/>
          <w:b/>
          <w:i/>
          <w:sz w:val="22"/>
        </w:rPr>
        <w:t>Statute of the Typhoon Committee</w:t>
      </w:r>
      <w:r>
        <w:rPr>
          <w:rFonts w:ascii="Arial" w:hAnsi="Arial" w:cs="Arial"/>
          <w:sz w:val="22"/>
        </w:rPr>
        <w:t xml:space="preserve"> and </w:t>
      </w:r>
      <w:r>
        <w:rPr>
          <w:rFonts w:ascii="Arial" w:hAnsi="Arial" w:cs="Arial"/>
          <w:b/>
          <w:i/>
          <w:sz w:val="22"/>
        </w:rPr>
        <w:t>Rules of Procedure of the Typhoon Committee</w:t>
      </w:r>
      <w:r>
        <w:rPr>
          <w:rFonts w:ascii="Arial" w:hAnsi="Arial" w:cs="Arial"/>
          <w:sz w:val="22"/>
        </w:rPr>
        <w:t>, the Secretary shall:</w:t>
      </w:r>
    </w:p>
    <w:p w:rsidR="000824C9" w:rsidRDefault="000824C9" w:rsidP="006E3C68">
      <w:pPr>
        <w:tabs>
          <w:tab w:val="num" w:pos="0"/>
          <w:tab w:val="left" w:pos="1080"/>
          <w:tab w:val="left" w:pos="1620"/>
        </w:tabs>
        <w:spacing w:line="240" w:lineRule="exact"/>
        <w:jc w:val="both"/>
        <w:rPr>
          <w:ins w:id="7" w:author="user" w:date="2012-07-06T15:30:00Z"/>
          <w:rFonts w:ascii="Arial" w:hAnsi="Arial" w:cs="Arial"/>
          <w:sz w:val="22"/>
        </w:rPr>
      </w:pPr>
    </w:p>
    <w:p w:rsidR="008B61B4" w:rsidRPr="000824C9" w:rsidRDefault="008B61B4" w:rsidP="008B61B4">
      <w:pPr>
        <w:tabs>
          <w:tab w:val="num" w:pos="0"/>
          <w:tab w:val="left" w:pos="1080"/>
          <w:tab w:val="left" w:pos="1620"/>
        </w:tabs>
        <w:spacing w:line="240" w:lineRule="exact"/>
        <w:jc w:val="both"/>
        <w:rPr>
          <w:ins w:id="8"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9" w:author="user" w:date="2012-07-06T15:30:00Z"/>
          <w:rFonts w:ascii="Arial" w:hAnsi="Arial" w:cs="Arial"/>
          <w:sz w:val="22"/>
        </w:rPr>
      </w:pPr>
      <w:ins w:id="10" w:author="user" w:date="2012-07-06T15:30:00Z">
        <w:r w:rsidRPr="008B61B4">
          <w:rPr>
            <w:rFonts w:ascii="Arial" w:hAnsi="Arial" w:cs="Arial"/>
            <w:sz w:val="22"/>
          </w:rPr>
          <w:t xml:space="preserve">Direct and supervise the tasks and duties of TCS. </w:t>
        </w:r>
      </w:ins>
    </w:p>
    <w:p w:rsidR="008B61B4" w:rsidRPr="000824C9" w:rsidRDefault="008B61B4" w:rsidP="008B61B4">
      <w:pPr>
        <w:tabs>
          <w:tab w:val="num" w:pos="0"/>
          <w:tab w:val="left" w:pos="1080"/>
          <w:tab w:val="left" w:pos="1620"/>
        </w:tabs>
        <w:spacing w:line="240" w:lineRule="exact"/>
        <w:jc w:val="both"/>
        <w:rPr>
          <w:ins w:id="11"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12" w:author="user" w:date="2012-07-06T15:30:00Z"/>
          <w:rFonts w:ascii="Arial" w:hAnsi="Arial" w:cs="Arial"/>
          <w:sz w:val="22"/>
        </w:rPr>
      </w:pPr>
      <w:ins w:id="13" w:author="user" w:date="2012-07-06T15:30:00Z">
        <w:r w:rsidRPr="008B61B4">
          <w:rPr>
            <w:rFonts w:ascii="Arial" w:hAnsi="Arial" w:cs="Arial"/>
            <w:sz w:val="22"/>
          </w:rPr>
          <w:t>Maintain and manage an adequate workforce in TCS for effective delivery of TCS output.</w:t>
        </w:r>
      </w:ins>
    </w:p>
    <w:p w:rsidR="008B61B4" w:rsidRPr="000824C9" w:rsidRDefault="008B61B4" w:rsidP="008B61B4">
      <w:pPr>
        <w:tabs>
          <w:tab w:val="num" w:pos="0"/>
          <w:tab w:val="left" w:pos="1080"/>
          <w:tab w:val="left" w:pos="1620"/>
        </w:tabs>
        <w:spacing w:line="240" w:lineRule="exact"/>
        <w:jc w:val="both"/>
        <w:rPr>
          <w:ins w:id="14"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15" w:author="user" w:date="2012-07-06T15:30:00Z"/>
          <w:rFonts w:ascii="Arial" w:hAnsi="Arial" w:cs="Arial"/>
          <w:sz w:val="22"/>
        </w:rPr>
      </w:pPr>
      <w:ins w:id="16" w:author="user" w:date="2012-07-06T15:30:00Z">
        <w:r w:rsidRPr="008B61B4">
          <w:rPr>
            <w:rFonts w:ascii="Arial" w:hAnsi="Arial" w:cs="Arial"/>
            <w:sz w:val="22"/>
          </w:rPr>
          <w:t xml:space="preserve">Promote maximum participation of Members of TC in the implementation of </w:t>
        </w:r>
        <w:proofErr w:type="spellStart"/>
        <w:r w:rsidRPr="008B61B4">
          <w:rPr>
            <w:rFonts w:ascii="Arial" w:hAnsi="Arial" w:cs="Arial"/>
            <w:sz w:val="22"/>
          </w:rPr>
          <w:t>programmes</w:t>
        </w:r>
        <w:proofErr w:type="spellEnd"/>
        <w:r w:rsidRPr="008B61B4">
          <w:rPr>
            <w:rFonts w:ascii="Arial" w:hAnsi="Arial" w:cs="Arial"/>
            <w:sz w:val="22"/>
          </w:rPr>
          <w:t xml:space="preserve"> and activities.</w:t>
        </w:r>
      </w:ins>
    </w:p>
    <w:p w:rsidR="008B61B4" w:rsidRPr="000824C9" w:rsidRDefault="008B61B4" w:rsidP="008B61B4">
      <w:pPr>
        <w:tabs>
          <w:tab w:val="num" w:pos="0"/>
          <w:tab w:val="left" w:pos="1080"/>
          <w:tab w:val="left" w:pos="1620"/>
        </w:tabs>
        <w:spacing w:line="240" w:lineRule="exact"/>
        <w:jc w:val="both"/>
        <w:rPr>
          <w:ins w:id="17"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18" w:author="user" w:date="2012-07-06T15:30:00Z"/>
          <w:rFonts w:ascii="Arial" w:hAnsi="Arial" w:cs="Arial"/>
          <w:sz w:val="22"/>
        </w:rPr>
      </w:pPr>
      <w:ins w:id="19" w:author="user" w:date="2012-07-06T15:30:00Z">
        <w:r w:rsidRPr="008B61B4">
          <w:rPr>
            <w:rFonts w:ascii="Arial" w:hAnsi="Arial" w:cs="Arial"/>
            <w:sz w:val="22"/>
          </w:rPr>
          <w:t>Coordinate and link up with TC Chair, AWG, ESCAP, WMO, various key players and stakeholders within the Committee, as well as with collaborating partners and interested parties outside the Committee.</w:t>
        </w:r>
      </w:ins>
    </w:p>
    <w:p w:rsidR="008B61B4" w:rsidRPr="000824C9" w:rsidRDefault="008B61B4" w:rsidP="008B61B4">
      <w:pPr>
        <w:tabs>
          <w:tab w:val="num" w:pos="0"/>
          <w:tab w:val="left" w:pos="1080"/>
          <w:tab w:val="left" w:pos="1620"/>
        </w:tabs>
        <w:spacing w:line="240" w:lineRule="exact"/>
        <w:jc w:val="both"/>
        <w:rPr>
          <w:ins w:id="20"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21" w:author="user" w:date="2012-07-06T15:30:00Z"/>
          <w:rFonts w:ascii="Arial" w:hAnsi="Arial" w:cs="Arial"/>
          <w:sz w:val="22"/>
        </w:rPr>
      </w:pPr>
      <w:ins w:id="22" w:author="user" w:date="2012-07-06T15:30:00Z">
        <w:r w:rsidRPr="008B61B4">
          <w:rPr>
            <w:rFonts w:ascii="Arial" w:hAnsi="Arial" w:cs="Arial"/>
            <w:sz w:val="22"/>
          </w:rPr>
          <w:t>Liaise closely with the Governments of Members for effective organization of the session and attendance by high-level senior government officials.</w:t>
        </w:r>
      </w:ins>
    </w:p>
    <w:p w:rsidR="008B61B4" w:rsidRPr="000824C9" w:rsidRDefault="008B61B4" w:rsidP="008B61B4">
      <w:pPr>
        <w:tabs>
          <w:tab w:val="num" w:pos="0"/>
          <w:tab w:val="left" w:pos="1080"/>
          <w:tab w:val="left" w:pos="1620"/>
        </w:tabs>
        <w:spacing w:line="240" w:lineRule="exact"/>
        <w:jc w:val="both"/>
        <w:rPr>
          <w:ins w:id="23" w:author="user" w:date="2012-07-06T15:30:00Z"/>
          <w:rFonts w:ascii="Arial" w:hAnsi="Arial" w:cs="Arial"/>
          <w:sz w:val="22"/>
        </w:rPr>
      </w:pPr>
    </w:p>
    <w:p w:rsidR="008B61B4" w:rsidRPr="008B61B4" w:rsidRDefault="008B61B4" w:rsidP="008B61B4">
      <w:pPr>
        <w:pStyle w:val="ListParagraph"/>
        <w:numPr>
          <w:ilvl w:val="0"/>
          <w:numId w:val="3"/>
        </w:numPr>
        <w:tabs>
          <w:tab w:val="left" w:pos="1080"/>
          <w:tab w:val="left" w:pos="1620"/>
        </w:tabs>
        <w:spacing w:line="240" w:lineRule="exact"/>
        <w:jc w:val="both"/>
        <w:rPr>
          <w:ins w:id="24" w:author="user" w:date="2012-07-06T15:30:00Z"/>
          <w:rFonts w:ascii="Arial" w:hAnsi="Arial" w:cs="Arial"/>
          <w:sz w:val="22"/>
        </w:rPr>
      </w:pPr>
      <w:ins w:id="25" w:author="user" w:date="2012-07-06T15:30:00Z">
        <w:r w:rsidRPr="008B61B4">
          <w:rPr>
            <w:rFonts w:ascii="Arial" w:hAnsi="Arial" w:cs="Arial"/>
            <w:sz w:val="22"/>
          </w:rPr>
          <w:t>Organize or undertake missions or visits to identify Members’ needs and report on specific typhoon-related events.</w:t>
        </w:r>
      </w:ins>
    </w:p>
    <w:p w:rsidR="008B61B4" w:rsidRPr="000824C9" w:rsidRDefault="008B61B4" w:rsidP="008B61B4">
      <w:pPr>
        <w:tabs>
          <w:tab w:val="num" w:pos="0"/>
          <w:tab w:val="left" w:pos="1080"/>
          <w:tab w:val="left" w:pos="1620"/>
        </w:tabs>
        <w:spacing w:line="240" w:lineRule="exact"/>
        <w:jc w:val="both"/>
        <w:rPr>
          <w:ins w:id="26" w:author="user" w:date="2012-07-06T15:30:00Z"/>
          <w:rFonts w:ascii="Arial" w:hAnsi="Arial" w:cs="Arial"/>
          <w:sz w:val="22"/>
        </w:rPr>
      </w:pPr>
    </w:p>
    <w:p w:rsidR="008B61B4" w:rsidRDefault="008B61B4" w:rsidP="008B61B4">
      <w:pPr>
        <w:pStyle w:val="ListParagraph"/>
        <w:numPr>
          <w:ilvl w:val="0"/>
          <w:numId w:val="3"/>
        </w:numPr>
        <w:tabs>
          <w:tab w:val="left" w:pos="1080"/>
          <w:tab w:val="left" w:pos="1620"/>
        </w:tabs>
        <w:spacing w:line="240" w:lineRule="exact"/>
        <w:jc w:val="both"/>
        <w:rPr>
          <w:ins w:id="27" w:author="user" w:date="2012-07-06T15:30:00Z"/>
          <w:rFonts w:ascii="Arial" w:hAnsi="Arial" w:cs="Arial"/>
          <w:sz w:val="22"/>
        </w:rPr>
      </w:pPr>
      <w:ins w:id="28" w:author="user" w:date="2012-07-06T15:30:00Z">
        <w:r w:rsidRPr="008B61B4">
          <w:rPr>
            <w:rFonts w:ascii="Arial" w:hAnsi="Arial" w:cs="Arial"/>
            <w:sz w:val="22"/>
          </w:rPr>
          <w:t>Identify emerging issues and propose solutions for timely attention by TC Chair and AWG Chair.</w:t>
        </w:r>
      </w:ins>
    </w:p>
    <w:p w:rsidR="008B61B4" w:rsidRPr="008B61B4" w:rsidRDefault="008B61B4" w:rsidP="008B61B4">
      <w:pPr>
        <w:pStyle w:val="ListParagraph"/>
        <w:rPr>
          <w:ins w:id="29" w:author="user" w:date="2012-07-06T15:30:00Z"/>
          <w:rFonts w:ascii="Arial" w:hAnsi="Arial" w:cs="Arial"/>
          <w:sz w:val="22"/>
        </w:rPr>
      </w:pPr>
    </w:p>
    <w:p w:rsidR="008B61B4" w:rsidRDefault="008B61B4" w:rsidP="008B61B4">
      <w:pPr>
        <w:numPr>
          <w:ilvl w:val="0"/>
          <w:numId w:val="3"/>
        </w:numPr>
        <w:spacing w:after="200" w:line="276" w:lineRule="auto"/>
        <w:jc w:val="both"/>
        <w:rPr>
          <w:ins w:id="30" w:author="user" w:date="2012-07-06T15:30:00Z"/>
          <w:rFonts w:ascii="Arial" w:hAnsi="Arial" w:cs="Arial"/>
          <w:i/>
        </w:rPr>
      </w:pPr>
      <w:ins w:id="31" w:author="user" w:date="2012-07-06T15:30:00Z">
        <w:r>
          <w:rPr>
            <w:rFonts w:ascii="Arial" w:hAnsi="Arial" w:cs="Arial"/>
            <w:i/>
          </w:rPr>
          <w:t>Identify and liaise with potential sponsors for resource mobilization in support of TC initiatives.</w:t>
        </w:r>
      </w:ins>
    </w:p>
    <w:p w:rsidR="008B61B4" w:rsidRDefault="008B61B4" w:rsidP="008B61B4">
      <w:pPr>
        <w:pStyle w:val="ListParagraph"/>
        <w:numPr>
          <w:ilvl w:val="0"/>
          <w:numId w:val="3"/>
        </w:numPr>
        <w:tabs>
          <w:tab w:val="left" w:pos="1080"/>
          <w:tab w:val="left" w:pos="1620"/>
        </w:tabs>
        <w:spacing w:line="240" w:lineRule="exact"/>
        <w:jc w:val="both"/>
        <w:rPr>
          <w:ins w:id="32" w:author="user" w:date="2012-07-06T15:30:00Z"/>
          <w:rFonts w:ascii="Arial" w:hAnsi="Arial" w:cs="Arial"/>
          <w:sz w:val="22"/>
        </w:rPr>
      </w:pPr>
      <w:ins w:id="33" w:author="user" w:date="2012-07-06T15:30:00Z">
        <w:r w:rsidRPr="008B61B4">
          <w:rPr>
            <w:rFonts w:ascii="Arial" w:hAnsi="Arial" w:cs="Arial"/>
            <w:sz w:val="22"/>
          </w:rPr>
          <w:t xml:space="preserve">In consultation with WMO, plan and manage the utilization of TCTF in support of TC </w:t>
        </w:r>
        <w:proofErr w:type="spellStart"/>
        <w:r w:rsidRPr="008B61B4">
          <w:rPr>
            <w:rFonts w:ascii="Arial" w:hAnsi="Arial" w:cs="Arial"/>
            <w:sz w:val="22"/>
          </w:rPr>
          <w:t>programmes</w:t>
        </w:r>
        <w:proofErr w:type="spellEnd"/>
        <w:r w:rsidRPr="008B61B4">
          <w:rPr>
            <w:rFonts w:ascii="Arial" w:hAnsi="Arial" w:cs="Arial"/>
            <w:sz w:val="22"/>
          </w:rPr>
          <w:t xml:space="preserve"> and activities.</w:t>
        </w:r>
      </w:ins>
    </w:p>
    <w:p w:rsidR="008B61B4" w:rsidRPr="008B61B4" w:rsidRDefault="008B61B4" w:rsidP="008B61B4">
      <w:pPr>
        <w:pStyle w:val="ListParagraph"/>
        <w:rPr>
          <w:ins w:id="34" w:author="user" w:date="2012-07-06T15:30:00Z"/>
          <w:rFonts w:ascii="Arial" w:hAnsi="Arial" w:cs="Arial"/>
          <w:sz w:val="22"/>
        </w:rPr>
      </w:pPr>
    </w:p>
    <w:p w:rsidR="008B61B4" w:rsidRDefault="008B61B4" w:rsidP="008B61B4">
      <w:pPr>
        <w:numPr>
          <w:ilvl w:val="0"/>
          <w:numId w:val="3"/>
        </w:numPr>
        <w:spacing w:after="200" w:line="276" w:lineRule="auto"/>
        <w:jc w:val="both"/>
        <w:rPr>
          <w:ins w:id="35" w:author="user" w:date="2012-07-06T15:30:00Z"/>
          <w:rFonts w:ascii="Arial" w:hAnsi="Arial" w:cs="Arial"/>
          <w:i/>
        </w:rPr>
      </w:pPr>
      <w:ins w:id="36" w:author="user" w:date="2012-07-06T15:30:00Z">
        <w:r>
          <w:rPr>
            <w:rFonts w:ascii="Arial" w:hAnsi="Arial" w:cs="Arial"/>
            <w:i/>
          </w:rPr>
          <w:t xml:space="preserve">In consultation with Members and AWG, plan and facilitate the nominations and selection of candidates for the annual presentation of Dr Roman L </w:t>
        </w:r>
        <w:proofErr w:type="spellStart"/>
        <w:r>
          <w:rPr>
            <w:rFonts w:ascii="Arial" w:hAnsi="Arial" w:cs="Arial"/>
            <w:i/>
          </w:rPr>
          <w:t>Kintanar</w:t>
        </w:r>
        <w:proofErr w:type="spellEnd"/>
        <w:r>
          <w:rPr>
            <w:rFonts w:ascii="Arial" w:hAnsi="Arial" w:cs="Arial"/>
            <w:i/>
          </w:rPr>
          <w:t xml:space="preserve"> Award.</w:t>
        </w:r>
      </w:ins>
    </w:p>
    <w:p w:rsidR="008B61B4" w:rsidRPr="00650994" w:rsidRDefault="008B61B4" w:rsidP="008B61B4">
      <w:pPr>
        <w:numPr>
          <w:ilvl w:val="0"/>
          <w:numId w:val="3"/>
        </w:numPr>
        <w:spacing w:after="200" w:line="276" w:lineRule="auto"/>
        <w:jc w:val="both"/>
        <w:rPr>
          <w:ins w:id="37" w:author="user" w:date="2012-07-06T15:30:00Z"/>
          <w:rFonts w:ascii="Arial" w:hAnsi="Arial" w:cs="Arial"/>
          <w:i/>
        </w:rPr>
      </w:pPr>
      <w:ins w:id="38" w:author="user" w:date="2012-07-06T15:30:00Z">
        <w:r>
          <w:rPr>
            <w:rFonts w:ascii="Arial" w:hAnsi="Arial" w:cs="Arial"/>
            <w:i/>
          </w:rPr>
          <w:t>Prepare and submit to the Session a report on actions and activities taken by TCS.</w:t>
        </w:r>
      </w:ins>
    </w:p>
    <w:p w:rsidR="008B61B4" w:rsidRDefault="008B61B4" w:rsidP="006E3C68">
      <w:pPr>
        <w:tabs>
          <w:tab w:val="num" w:pos="0"/>
          <w:tab w:val="left" w:pos="1080"/>
          <w:tab w:val="left" w:pos="1620"/>
        </w:tabs>
        <w:spacing w:line="240" w:lineRule="exact"/>
        <w:jc w:val="both"/>
        <w:rPr>
          <w:ins w:id="39" w:author="user" w:date="2012-07-06T15:24:00Z"/>
          <w:rFonts w:ascii="Arial" w:hAnsi="Arial" w:cs="Arial"/>
          <w:sz w:val="22"/>
        </w:rPr>
      </w:pPr>
    </w:p>
    <w:p w:rsidR="000824C9" w:rsidDel="008B61B4" w:rsidRDefault="000824C9" w:rsidP="000824C9">
      <w:pPr>
        <w:tabs>
          <w:tab w:val="num" w:pos="0"/>
          <w:tab w:val="left" w:pos="1080"/>
          <w:tab w:val="left" w:pos="1620"/>
        </w:tabs>
        <w:spacing w:line="240" w:lineRule="exact"/>
        <w:jc w:val="both"/>
        <w:rPr>
          <w:del w:id="40" w:author="user" w:date="2012-07-06T15:30:00Z"/>
          <w:rFonts w:ascii="Arial" w:hAnsi="Arial" w:cs="Arial"/>
          <w:sz w:val="22"/>
        </w:rPr>
      </w:pPr>
    </w:p>
    <w:p w:rsidR="006E3C68" w:rsidDel="000824C9" w:rsidRDefault="006E3C68" w:rsidP="006E3C68">
      <w:pPr>
        <w:tabs>
          <w:tab w:val="num" w:pos="540"/>
          <w:tab w:val="left" w:pos="1080"/>
          <w:tab w:val="left" w:pos="1620"/>
        </w:tabs>
        <w:spacing w:line="240" w:lineRule="exact"/>
        <w:ind w:left="540" w:hanging="540"/>
        <w:rPr>
          <w:del w:id="41" w:author="user" w:date="2012-07-06T15:23:00Z"/>
          <w:rFonts w:ascii="Arial" w:hAnsi="Arial" w:cs="Arial"/>
          <w:sz w:val="22"/>
        </w:rPr>
      </w:pPr>
    </w:p>
    <w:p w:rsidR="000824C9" w:rsidDel="008B61B4" w:rsidRDefault="006E3C68" w:rsidP="006E3C68">
      <w:pPr>
        <w:numPr>
          <w:ilvl w:val="0"/>
          <w:numId w:val="1"/>
        </w:numPr>
        <w:tabs>
          <w:tab w:val="clear" w:pos="900"/>
          <w:tab w:val="num" w:pos="540"/>
        </w:tabs>
        <w:spacing w:line="240" w:lineRule="exact"/>
        <w:ind w:left="540" w:hanging="540"/>
        <w:jc w:val="both"/>
        <w:rPr>
          <w:del w:id="42" w:author="user" w:date="2012-07-06T15:30:00Z"/>
          <w:rFonts w:ascii="Arial" w:hAnsi="Arial" w:cs="Arial"/>
          <w:sz w:val="22"/>
        </w:rPr>
      </w:pPr>
      <w:del w:id="43" w:author="user" w:date="2012-07-06T15:23:00Z">
        <w:r w:rsidRPr="000824C9" w:rsidDel="000824C9">
          <w:rPr>
            <w:rFonts w:ascii="Arial" w:hAnsi="Arial" w:cs="Arial"/>
            <w:sz w:val="22"/>
          </w:rPr>
          <w:delText xml:space="preserve">Direct and supervise the </w:delText>
        </w:r>
      </w:del>
      <w:del w:id="44" w:author="user" w:date="2012-07-06T15:09:00Z">
        <w:r w:rsidRPr="000824C9" w:rsidDel="006E3C68">
          <w:rPr>
            <w:rFonts w:ascii="Arial" w:hAnsi="Arial" w:cs="Arial"/>
            <w:sz w:val="22"/>
          </w:rPr>
          <w:delText>work of the Secretariat</w:delText>
        </w:r>
      </w:del>
      <w:del w:id="45" w:author="user" w:date="2012-07-06T15:23:00Z">
        <w:r w:rsidRPr="000824C9" w:rsidDel="000824C9">
          <w:rPr>
            <w:rFonts w:ascii="Arial" w:hAnsi="Arial" w:cs="Arial"/>
            <w:sz w:val="22"/>
          </w:rPr>
          <w:delText>.</w:delText>
        </w:r>
      </w:del>
    </w:p>
    <w:p w:rsidR="006E3C68" w:rsidDel="000824C9" w:rsidRDefault="006E3C68" w:rsidP="006E3C68">
      <w:pPr>
        <w:numPr>
          <w:ilvl w:val="0"/>
          <w:numId w:val="1"/>
        </w:numPr>
        <w:tabs>
          <w:tab w:val="clear" w:pos="900"/>
          <w:tab w:val="num" w:pos="540"/>
        </w:tabs>
        <w:spacing w:line="240" w:lineRule="exact"/>
        <w:ind w:left="540" w:hanging="540"/>
        <w:jc w:val="both"/>
        <w:rPr>
          <w:del w:id="46" w:author="user" w:date="2012-07-06T15:19:00Z"/>
          <w:rFonts w:ascii="Arial" w:hAnsi="Arial" w:cs="Arial"/>
          <w:sz w:val="22"/>
        </w:rPr>
      </w:pPr>
      <w:del w:id="47" w:author="user" w:date="2012-07-06T15:19:00Z">
        <w:r w:rsidDel="000824C9">
          <w:rPr>
            <w:rFonts w:ascii="Arial" w:hAnsi="Arial" w:cs="Arial"/>
            <w:sz w:val="22"/>
          </w:rPr>
          <w:delText>Promote maximum participation of Members of the Typhoon Committee in the implementation of the decisions of the Committee.</w:delText>
        </w:r>
      </w:del>
    </w:p>
    <w:p w:rsidR="006E3C68" w:rsidDel="008B61B4" w:rsidRDefault="006E3C68" w:rsidP="006E3C68">
      <w:pPr>
        <w:numPr>
          <w:ilvl w:val="0"/>
          <w:numId w:val="1"/>
        </w:numPr>
        <w:tabs>
          <w:tab w:val="clear" w:pos="900"/>
          <w:tab w:val="num" w:pos="540"/>
        </w:tabs>
        <w:spacing w:line="240" w:lineRule="exact"/>
        <w:ind w:left="540" w:hanging="540"/>
        <w:jc w:val="both"/>
        <w:rPr>
          <w:del w:id="48" w:author="user" w:date="2012-07-06T15:30:00Z"/>
          <w:rFonts w:ascii="Arial" w:hAnsi="Arial" w:cs="Arial"/>
          <w:iCs/>
          <w:sz w:val="22"/>
        </w:rPr>
      </w:pPr>
      <w:del w:id="49" w:author="user" w:date="2012-07-06T15:30:00Z">
        <w:r w:rsidDel="008B61B4">
          <w:rPr>
            <w:rFonts w:ascii="Arial" w:hAnsi="Arial" w:cs="Arial"/>
            <w:iCs/>
            <w:sz w:val="22"/>
          </w:rPr>
          <w:delText xml:space="preserve">Prepare and submit to the plenary session a draft annual </w:delText>
        </w:r>
        <w:r w:rsidDel="008B61B4">
          <w:rPr>
            <w:rFonts w:ascii="Arial" w:hAnsi="Arial" w:cs="Arial" w:hint="eastAsia"/>
            <w:iCs/>
            <w:sz w:val="22"/>
          </w:rPr>
          <w:delText>work plan of the TC</w:delText>
        </w:r>
        <w:r w:rsidDel="008B61B4">
          <w:rPr>
            <w:rFonts w:ascii="Arial" w:hAnsi="Arial" w:cs="Arial"/>
            <w:iCs/>
            <w:sz w:val="22"/>
          </w:rPr>
          <w:delText xml:space="preserve">, </w:delText>
        </w:r>
        <w:r w:rsidDel="008B61B4">
          <w:rPr>
            <w:rFonts w:ascii="Arial" w:hAnsi="Arial" w:cs="Arial" w:hint="eastAsia"/>
            <w:iCs/>
            <w:sz w:val="22"/>
          </w:rPr>
          <w:delText>in consultation with AWG</w:delText>
        </w:r>
        <w:r w:rsidDel="008B61B4">
          <w:rPr>
            <w:rFonts w:ascii="Arial" w:hAnsi="Arial" w:cs="Arial"/>
            <w:iCs/>
            <w:sz w:val="22"/>
          </w:rPr>
          <w:delText>,</w:delText>
        </w:r>
        <w:r w:rsidDel="008B61B4">
          <w:rPr>
            <w:rFonts w:ascii="Arial" w:hAnsi="Arial" w:cs="Arial" w:hint="eastAsia"/>
            <w:iCs/>
            <w:sz w:val="22"/>
          </w:rPr>
          <w:delText xml:space="preserve"> WGs of the </w:delText>
        </w:r>
        <w:r w:rsidDel="008B61B4">
          <w:rPr>
            <w:rFonts w:ascii="Arial" w:hAnsi="Arial" w:cs="Arial"/>
            <w:iCs/>
            <w:sz w:val="22"/>
          </w:rPr>
          <w:delText>3</w:delText>
        </w:r>
        <w:r w:rsidDel="008B61B4">
          <w:rPr>
            <w:rFonts w:ascii="Arial" w:hAnsi="Arial" w:cs="Arial" w:hint="eastAsia"/>
            <w:iCs/>
            <w:sz w:val="22"/>
          </w:rPr>
          <w:delText xml:space="preserve"> components</w:delText>
        </w:r>
        <w:r w:rsidDel="008B61B4">
          <w:rPr>
            <w:rFonts w:ascii="Arial" w:hAnsi="Arial" w:cs="Arial"/>
            <w:iCs/>
            <w:sz w:val="22"/>
          </w:rPr>
          <w:delText>, and TRCG</w:delText>
        </w:r>
        <w:r w:rsidDel="008B61B4">
          <w:rPr>
            <w:rFonts w:ascii="Arial" w:hAnsi="Arial" w:cs="Arial" w:hint="eastAsia"/>
            <w:iCs/>
            <w:sz w:val="22"/>
          </w:rPr>
          <w:delText>.</w:delText>
        </w:r>
      </w:del>
    </w:p>
    <w:p w:rsidR="006E3C68" w:rsidDel="008B61B4" w:rsidRDefault="006E3C68" w:rsidP="006E3C68">
      <w:pPr>
        <w:numPr>
          <w:ilvl w:val="0"/>
          <w:numId w:val="1"/>
        </w:numPr>
        <w:tabs>
          <w:tab w:val="clear" w:pos="900"/>
          <w:tab w:val="num" w:pos="540"/>
        </w:tabs>
        <w:spacing w:line="240" w:lineRule="exact"/>
        <w:ind w:left="540" w:hanging="540"/>
        <w:jc w:val="both"/>
        <w:rPr>
          <w:del w:id="50" w:author="user" w:date="2012-07-06T15:30:00Z"/>
          <w:rFonts w:ascii="Arial" w:hAnsi="Arial" w:cs="Arial"/>
          <w:iCs/>
          <w:sz w:val="22"/>
        </w:rPr>
      </w:pPr>
      <w:del w:id="51" w:author="user" w:date="2012-07-06T15:30:00Z">
        <w:r w:rsidDel="008B61B4">
          <w:rPr>
            <w:rFonts w:ascii="Arial" w:hAnsi="Arial" w:cs="Arial"/>
            <w:iCs/>
            <w:sz w:val="22"/>
          </w:rPr>
          <w:delText>P</w:delText>
        </w:r>
        <w:r w:rsidDel="008B61B4">
          <w:rPr>
            <w:rFonts w:ascii="Arial" w:hAnsi="Arial" w:cs="Arial" w:hint="eastAsia"/>
            <w:iCs/>
            <w:sz w:val="22"/>
          </w:rPr>
          <w:delText xml:space="preserve">repare </w:delText>
        </w:r>
        <w:r w:rsidDel="008B61B4">
          <w:rPr>
            <w:rFonts w:ascii="Arial" w:hAnsi="Arial" w:cs="Arial"/>
            <w:iCs/>
            <w:sz w:val="22"/>
          </w:rPr>
          <w:delText xml:space="preserve">and submit to the plenary session </w:delText>
        </w:r>
        <w:r w:rsidDel="008B61B4">
          <w:rPr>
            <w:rFonts w:ascii="Arial" w:hAnsi="Arial" w:cs="Arial" w:hint="eastAsia"/>
            <w:iCs/>
            <w:sz w:val="22"/>
          </w:rPr>
          <w:delText xml:space="preserve">a draft </w:delText>
        </w:r>
        <w:r w:rsidDel="008B61B4">
          <w:rPr>
            <w:rFonts w:ascii="Arial" w:hAnsi="Arial" w:cs="Arial"/>
            <w:iCs/>
            <w:sz w:val="22"/>
          </w:rPr>
          <w:delText xml:space="preserve">one year </w:delText>
        </w:r>
        <w:r w:rsidDel="008B61B4">
          <w:rPr>
            <w:rFonts w:ascii="Arial" w:hAnsi="Arial" w:cs="Arial" w:hint="eastAsia"/>
            <w:iCs/>
            <w:sz w:val="22"/>
          </w:rPr>
          <w:delText xml:space="preserve">budget </w:delText>
        </w:r>
        <w:r w:rsidDel="008B61B4">
          <w:rPr>
            <w:rFonts w:ascii="Arial" w:hAnsi="Arial" w:cs="Arial"/>
            <w:iCs/>
            <w:sz w:val="22"/>
          </w:rPr>
          <w:delText>under the guidance and direction of</w:delText>
        </w:r>
        <w:r w:rsidDel="008B61B4">
          <w:rPr>
            <w:rFonts w:ascii="Arial" w:hAnsi="Arial" w:cs="Arial" w:hint="eastAsia"/>
            <w:iCs/>
            <w:sz w:val="22"/>
          </w:rPr>
          <w:delText xml:space="preserve"> the TC Chairperson</w:delText>
        </w:r>
        <w:r w:rsidDel="008B61B4">
          <w:rPr>
            <w:rFonts w:ascii="Arial" w:hAnsi="Arial" w:cs="Arial"/>
            <w:iCs/>
            <w:sz w:val="22"/>
          </w:rPr>
          <w:delText xml:space="preserve"> and maintain accounts of expenditures</w:delText>
        </w:r>
        <w:r w:rsidDel="008B61B4">
          <w:rPr>
            <w:rFonts w:ascii="Arial" w:hAnsi="Arial" w:cs="Arial" w:hint="eastAsia"/>
            <w:iCs/>
            <w:sz w:val="22"/>
          </w:rPr>
          <w:delText>.</w:delText>
        </w:r>
      </w:del>
    </w:p>
    <w:p w:rsidR="006E3C68" w:rsidDel="008B61B4" w:rsidRDefault="006E3C68" w:rsidP="006E3C68">
      <w:pPr>
        <w:numPr>
          <w:ilvl w:val="0"/>
          <w:numId w:val="1"/>
        </w:numPr>
        <w:tabs>
          <w:tab w:val="clear" w:pos="900"/>
          <w:tab w:val="num" w:pos="540"/>
        </w:tabs>
        <w:spacing w:line="240" w:lineRule="exact"/>
        <w:ind w:left="540" w:hanging="540"/>
        <w:jc w:val="both"/>
        <w:rPr>
          <w:del w:id="52" w:author="user" w:date="2012-07-06T15:30:00Z"/>
          <w:rFonts w:ascii="Arial" w:hAnsi="Arial" w:cs="Arial"/>
          <w:iCs/>
          <w:sz w:val="22"/>
        </w:rPr>
      </w:pPr>
      <w:del w:id="53" w:author="user" w:date="2012-07-06T15:30:00Z">
        <w:r w:rsidDel="008B61B4">
          <w:rPr>
            <w:rFonts w:ascii="Arial" w:hAnsi="Arial" w:cs="Arial"/>
            <w:iCs/>
            <w:sz w:val="22"/>
          </w:rPr>
          <w:delText>P</w:delText>
        </w:r>
        <w:r w:rsidDel="008B61B4">
          <w:rPr>
            <w:rFonts w:ascii="Arial" w:hAnsi="Arial" w:cs="Arial" w:hint="eastAsia"/>
            <w:iCs/>
            <w:sz w:val="22"/>
          </w:rPr>
          <w:delText xml:space="preserve">repare </w:delText>
        </w:r>
        <w:r w:rsidDel="008B61B4">
          <w:rPr>
            <w:rFonts w:ascii="Arial" w:hAnsi="Arial" w:cs="Arial"/>
            <w:iCs/>
            <w:sz w:val="22"/>
          </w:rPr>
          <w:delText xml:space="preserve">and submit to the plenary session </w:delText>
        </w:r>
        <w:r w:rsidDel="008B61B4">
          <w:rPr>
            <w:rFonts w:ascii="Arial" w:hAnsi="Arial" w:cs="Arial" w:hint="eastAsia"/>
            <w:iCs/>
            <w:sz w:val="22"/>
          </w:rPr>
          <w:delText>a</w:delText>
        </w:r>
        <w:r w:rsidDel="008B61B4">
          <w:rPr>
            <w:rFonts w:ascii="Arial" w:hAnsi="Arial" w:cs="Arial"/>
            <w:iCs/>
            <w:sz w:val="22"/>
          </w:rPr>
          <w:delText xml:space="preserve"> report of actions and activities taken by TCS and integrated financial report of the utilization of Trust Fund and detailed expenditures (statement of accounts) of the Secretariat, since the last session under the guidance and direction of</w:delText>
        </w:r>
        <w:r w:rsidDel="008B61B4">
          <w:rPr>
            <w:rFonts w:ascii="Arial" w:hAnsi="Arial" w:cs="Arial" w:hint="eastAsia"/>
            <w:iCs/>
            <w:sz w:val="22"/>
          </w:rPr>
          <w:delText xml:space="preserve"> the TC Chairperson.</w:delText>
        </w:r>
      </w:del>
    </w:p>
    <w:p w:rsidR="006E3C68" w:rsidDel="008B61B4" w:rsidRDefault="006E3C68" w:rsidP="006E3C68">
      <w:pPr>
        <w:numPr>
          <w:ilvl w:val="0"/>
          <w:numId w:val="1"/>
        </w:numPr>
        <w:tabs>
          <w:tab w:val="clear" w:pos="900"/>
          <w:tab w:val="num" w:pos="540"/>
        </w:tabs>
        <w:spacing w:line="240" w:lineRule="exact"/>
        <w:ind w:left="540" w:hanging="540"/>
        <w:jc w:val="both"/>
        <w:rPr>
          <w:del w:id="54" w:author="user" w:date="2012-07-06T15:30:00Z"/>
          <w:rFonts w:ascii="Arial" w:hAnsi="Arial" w:cs="Arial"/>
          <w:sz w:val="22"/>
        </w:rPr>
      </w:pPr>
      <w:del w:id="55" w:author="user" w:date="2012-07-06T15:30:00Z">
        <w:r w:rsidDel="008B61B4">
          <w:rPr>
            <w:rFonts w:ascii="Arial" w:hAnsi="Arial" w:cs="Arial"/>
            <w:sz w:val="22"/>
          </w:rPr>
          <w:delText>Maintain liaison and collaboration with the TC Chairperson, TC Vice-Chairperson, Chairpersons of the 3 WGs and TRCG, Members of the Committee, and with other international organizations.</w:delText>
        </w:r>
      </w:del>
    </w:p>
    <w:p w:rsidR="006E3C68" w:rsidDel="008B61B4" w:rsidRDefault="006E3C68" w:rsidP="006E3C68">
      <w:pPr>
        <w:numPr>
          <w:ilvl w:val="0"/>
          <w:numId w:val="1"/>
        </w:numPr>
        <w:tabs>
          <w:tab w:val="clear" w:pos="900"/>
          <w:tab w:val="num" w:pos="540"/>
        </w:tabs>
        <w:spacing w:line="240" w:lineRule="exact"/>
        <w:ind w:left="540" w:hanging="540"/>
        <w:jc w:val="both"/>
        <w:rPr>
          <w:del w:id="56" w:author="user" w:date="2012-07-06T15:30:00Z"/>
          <w:rFonts w:ascii="Arial" w:hAnsi="Arial" w:cs="Arial"/>
          <w:sz w:val="22"/>
        </w:rPr>
      </w:pPr>
      <w:del w:id="57" w:author="user" w:date="2012-07-06T15:30:00Z">
        <w:r w:rsidDel="008B61B4">
          <w:rPr>
            <w:rFonts w:ascii="Arial" w:hAnsi="Arial" w:cs="Arial"/>
            <w:sz w:val="22"/>
          </w:rPr>
          <w:delText>Request and arrange for the nomination of experts by TC Members to take part in TC Working Groups and TRCG or attend meetings supported by the TC Trust Fund.</w:delText>
        </w:r>
      </w:del>
    </w:p>
    <w:p w:rsidR="006E3C68" w:rsidDel="008B61B4" w:rsidRDefault="006E3C68" w:rsidP="006E3C68">
      <w:pPr>
        <w:numPr>
          <w:ilvl w:val="0"/>
          <w:numId w:val="1"/>
        </w:numPr>
        <w:tabs>
          <w:tab w:val="clear" w:pos="900"/>
          <w:tab w:val="num" w:pos="540"/>
        </w:tabs>
        <w:spacing w:line="240" w:lineRule="exact"/>
        <w:ind w:left="540" w:hanging="540"/>
        <w:jc w:val="both"/>
        <w:rPr>
          <w:del w:id="58" w:author="user" w:date="2012-07-06T15:30:00Z"/>
          <w:rFonts w:ascii="Arial" w:hAnsi="Arial" w:cs="Arial"/>
          <w:sz w:val="22"/>
        </w:rPr>
      </w:pPr>
      <w:del w:id="59" w:author="user" w:date="2012-07-06T15:30:00Z">
        <w:r w:rsidDel="008B61B4">
          <w:rPr>
            <w:rFonts w:ascii="Arial" w:hAnsi="Arial" w:cs="Arial"/>
            <w:sz w:val="22"/>
          </w:rPr>
          <w:delText>Designate a representative, as necessary and funds permit, to attend Working Groups and TRCG meetings.</w:delText>
        </w:r>
      </w:del>
    </w:p>
    <w:p w:rsidR="006E3C68" w:rsidDel="008B61B4" w:rsidRDefault="006E3C68" w:rsidP="006E3C68">
      <w:pPr>
        <w:numPr>
          <w:ilvl w:val="0"/>
          <w:numId w:val="1"/>
        </w:numPr>
        <w:tabs>
          <w:tab w:val="clear" w:pos="900"/>
          <w:tab w:val="num" w:pos="540"/>
        </w:tabs>
        <w:spacing w:line="240" w:lineRule="exact"/>
        <w:ind w:left="540" w:hanging="540"/>
        <w:jc w:val="both"/>
        <w:rPr>
          <w:del w:id="60" w:author="user" w:date="2012-07-06T15:30:00Z"/>
          <w:rFonts w:ascii="Arial" w:hAnsi="Arial" w:cs="Arial"/>
          <w:iCs/>
          <w:sz w:val="22"/>
        </w:rPr>
      </w:pPr>
      <w:del w:id="61" w:author="user" w:date="2012-07-06T15:30:00Z">
        <w:r w:rsidDel="008B61B4">
          <w:rPr>
            <w:rFonts w:ascii="Arial" w:hAnsi="Arial" w:cs="Arial"/>
            <w:iCs/>
            <w:sz w:val="22"/>
          </w:rPr>
          <w:delText xml:space="preserve">Maintain </w:delText>
        </w:r>
        <w:r w:rsidDel="008B61B4">
          <w:rPr>
            <w:rFonts w:ascii="Arial" w:hAnsi="Arial" w:cs="Arial" w:hint="eastAsia"/>
            <w:iCs/>
            <w:sz w:val="22"/>
          </w:rPr>
          <w:delText xml:space="preserve">registers, </w:delText>
        </w:r>
        <w:r w:rsidDel="008B61B4">
          <w:rPr>
            <w:rFonts w:ascii="Arial" w:hAnsi="Arial" w:cs="Arial"/>
            <w:iCs/>
            <w:sz w:val="22"/>
          </w:rPr>
          <w:delText xml:space="preserve">reports and </w:delText>
        </w:r>
        <w:r w:rsidDel="008B61B4">
          <w:rPr>
            <w:rFonts w:ascii="Arial" w:hAnsi="Arial" w:cs="Arial" w:hint="eastAsia"/>
            <w:iCs/>
            <w:sz w:val="22"/>
          </w:rPr>
          <w:delText>records of the policies and decisions of the TC Sessions and AWGs; and</w:delText>
        </w:r>
      </w:del>
    </w:p>
    <w:p w:rsidR="006E3C68" w:rsidDel="008B61B4" w:rsidRDefault="006E3C68" w:rsidP="006E3C68">
      <w:pPr>
        <w:numPr>
          <w:ilvl w:val="0"/>
          <w:numId w:val="1"/>
        </w:numPr>
        <w:tabs>
          <w:tab w:val="clear" w:pos="900"/>
          <w:tab w:val="num" w:pos="540"/>
        </w:tabs>
        <w:spacing w:line="240" w:lineRule="exact"/>
        <w:ind w:left="540" w:hanging="540"/>
        <w:jc w:val="both"/>
        <w:rPr>
          <w:del w:id="62" w:author="user" w:date="2012-07-06T15:30:00Z"/>
          <w:rFonts w:ascii="Arial" w:hAnsi="Arial" w:cs="Arial"/>
          <w:iCs/>
          <w:sz w:val="22"/>
        </w:rPr>
      </w:pPr>
      <w:del w:id="63" w:author="user" w:date="2012-07-06T15:30:00Z">
        <w:r w:rsidDel="008B61B4">
          <w:rPr>
            <w:rFonts w:ascii="Arial" w:hAnsi="Arial" w:cs="Arial"/>
            <w:iCs/>
            <w:sz w:val="22"/>
          </w:rPr>
          <w:delText>P</w:delText>
        </w:r>
        <w:r w:rsidDel="008B61B4">
          <w:rPr>
            <w:rFonts w:ascii="Arial" w:hAnsi="Arial" w:cs="Arial" w:hint="eastAsia"/>
            <w:iCs/>
            <w:sz w:val="22"/>
          </w:rPr>
          <w:delText>reserve the TC</w:delText>
        </w:r>
        <w:r w:rsidDel="008B61B4">
          <w:rPr>
            <w:rFonts w:ascii="Arial" w:hAnsi="Arial" w:cs="Arial"/>
            <w:iCs/>
            <w:sz w:val="22"/>
          </w:rPr>
          <w:delText>’</w:delText>
        </w:r>
        <w:r w:rsidDel="008B61B4">
          <w:rPr>
            <w:rFonts w:ascii="Arial" w:hAnsi="Arial" w:cs="Arial" w:hint="eastAsia"/>
            <w:iCs/>
            <w:sz w:val="22"/>
          </w:rPr>
          <w:delText>s collection of heritable material.</w:delText>
        </w:r>
      </w:del>
    </w:p>
    <w:p w:rsidR="006E3C68" w:rsidDel="008B61B4" w:rsidRDefault="006E3C68" w:rsidP="006E3C68">
      <w:pPr>
        <w:tabs>
          <w:tab w:val="left" w:pos="1620"/>
        </w:tabs>
        <w:spacing w:line="240" w:lineRule="exact"/>
        <w:rPr>
          <w:del w:id="64" w:author="user" w:date="2012-07-06T15:30:00Z"/>
          <w:rFonts w:ascii="Arial" w:hAnsi="Arial" w:cs="Arial"/>
          <w:sz w:val="22"/>
        </w:rPr>
      </w:pPr>
    </w:p>
    <w:p w:rsidR="006E3C68" w:rsidDel="008B61B4" w:rsidRDefault="006E3C68" w:rsidP="006E3C68">
      <w:pPr>
        <w:tabs>
          <w:tab w:val="left" w:pos="1620"/>
        </w:tabs>
        <w:spacing w:line="240" w:lineRule="exact"/>
        <w:rPr>
          <w:del w:id="65" w:author="user" w:date="2012-07-06T15:30:00Z"/>
          <w:rFonts w:ascii="Arial" w:hAnsi="Arial" w:cs="Arial"/>
          <w:sz w:val="22"/>
        </w:rPr>
      </w:pPr>
    </w:p>
    <w:p w:rsidR="006E3C68" w:rsidDel="008B61B4" w:rsidRDefault="006E3C68" w:rsidP="006E3C68">
      <w:pPr>
        <w:tabs>
          <w:tab w:val="left" w:pos="1620"/>
        </w:tabs>
        <w:spacing w:line="240" w:lineRule="exact"/>
        <w:rPr>
          <w:del w:id="66" w:author="user" w:date="2012-07-06T15:30:00Z"/>
          <w:rFonts w:ascii="Arial" w:hAnsi="Arial" w:cs="Arial"/>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6E3C68" w:rsidRDefault="006E3C68" w:rsidP="006E3C68">
      <w:pPr>
        <w:tabs>
          <w:tab w:val="num" w:pos="540"/>
          <w:tab w:val="left" w:pos="1080"/>
          <w:tab w:val="left" w:pos="1620"/>
        </w:tabs>
        <w:spacing w:line="240" w:lineRule="exact"/>
        <w:ind w:left="540" w:hanging="540"/>
        <w:rPr>
          <w:rFonts w:ascii="Arial" w:hAnsi="Arial" w:cs="Arial"/>
          <w:i/>
          <w:sz w:val="22"/>
        </w:rPr>
      </w:pPr>
    </w:p>
    <w:p w:rsidR="002061B5" w:rsidRDefault="002061B5"/>
    <w:sectPr w:rsidR="002061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04BBA"/>
    <w:multiLevelType w:val="hybridMultilevel"/>
    <w:tmpl w:val="2B0CD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CA1534"/>
    <w:multiLevelType w:val="hybridMultilevel"/>
    <w:tmpl w:val="CEFE9E7E"/>
    <w:lvl w:ilvl="0" w:tplc="9F284A0A">
      <w:start w:val="1"/>
      <w:numFmt w:val="decimal"/>
      <w:lvlText w:val="%1."/>
      <w:lvlJc w:val="left"/>
      <w:pPr>
        <w:tabs>
          <w:tab w:val="num" w:pos="900"/>
        </w:tabs>
        <w:ind w:left="90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5E93002D"/>
    <w:multiLevelType w:val="hybridMultilevel"/>
    <w:tmpl w:val="15A0F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C68"/>
    <w:rsid w:val="000824C9"/>
    <w:rsid w:val="002061B5"/>
    <w:rsid w:val="003759C1"/>
    <w:rsid w:val="00510DD0"/>
    <w:rsid w:val="006E3C68"/>
    <w:rsid w:val="00754FDB"/>
    <w:rsid w:val="00756A8A"/>
    <w:rsid w:val="008B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68"/>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6E3C6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C68"/>
    <w:rPr>
      <w:rFonts w:ascii="Times New Roman" w:eastAsia="Times New Roman" w:hAnsi="Times New Roman" w:cs="Angsana New"/>
      <w:b/>
      <w:bCs/>
      <w:sz w:val="24"/>
      <w:szCs w:val="24"/>
    </w:rPr>
  </w:style>
  <w:style w:type="paragraph" w:styleId="ListParagraph">
    <w:name w:val="List Paragraph"/>
    <w:basedOn w:val="Normal"/>
    <w:uiPriority w:val="34"/>
    <w:qFormat/>
    <w:rsid w:val="000824C9"/>
    <w:pPr>
      <w:ind w:left="720"/>
      <w:contextualSpacing/>
    </w:pPr>
  </w:style>
  <w:style w:type="paragraph" w:styleId="BalloonText">
    <w:name w:val="Balloon Text"/>
    <w:basedOn w:val="Normal"/>
    <w:link w:val="BalloonTextChar"/>
    <w:uiPriority w:val="99"/>
    <w:semiHidden/>
    <w:unhideWhenUsed/>
    <w:rsid w:val="000824C9"/>
    <w:rPr>
      <w:rFonts w:ascii="Tahoma" w:hAnsi="Tahoma" w:cs="Tahoma"/>
      <w:sz w:val="16"/>
      <w:szCs w:val="16"/>
    </w:rPr>
  </w:style>
  <w:style w:type="character" w:customStyle="1" w:styleId="BalloonTextChar">
    <w:name w:val="Balloon Text Char"/>
    <w:basedOn w:val="DefaultParagraphFont"/>
    <w:link w:val="BalloonText"/>
    <w:uiPriority w:val="99"/>
    <w:semiHidden/>
    <w:rsid w:val="000824C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C68"/>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6E3C68"/>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C68"/>
    <w:rPr>
      <w:rFonts w:ascii="Times New Roman" w:eastAsia="Times New Roman" w:hAnsi="Times New Roman" w:cs="Angsana New"/>
      <w:b/>
      <w:bCs/>
      <w:sz w:val="24"/>
      <w:szCs w:val="24"/>
    </w:rPr>
  </w:style>
  <w:style w:type="paragraph" w:styleId="ListParagraph">
    <w:name w:val="List Paragraph"/>
    <w:basedOn w:val="Normal"/>
    <w:uiPriority w:val="34"/>
    <w:qFormat/>
    <w:rsid w:val="000824C9"/>
    <w:pPr>
      <w:ind w:left="720"/>
      <w:contextualSpacing/>
    </w:pPr>
  </w:style>
  <w:style w:type="paragraph" w:styleId="BalloonText">
    <w:name w:val="Balloon Text"/>
    <w:basedOn w:val="Normal"/>
    <w:link w:val="BalloonTextChar"/>
    <w:uiPriority w:val="99"/>
    <w:semiHidden/>
    <w:unhideWhenUsed/>
    <w:rsid w:val="000824C9"/>
    <w:rPr>
      <w:rFonts w:ascii="Tahoma" w:hAnsi="Tahoma" w:cs="Tahoma"/>
      <w:sz w:val="16"/>
      <w:szCs w:val="16"/>
    </w:rPr>
  </w:style>
  <w:style w:type="character" w:customStyle="1" w:styleId="BalloonTextChar">
    <w:name w:val="Balloon Text Char"/>
    <w:basedOn w:val="DefaultParagraphFont"/>
    <w:link w:val="BalloonText"/>
    <w:uiPriority w:val="99"/>
    <w:semiHidden/>
    <w:rsid w:val="000824C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4AE82-18B9-468F-A635-871B430E5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2012-09-16T08:25:00Z</dcterms:created>
  <dcterms:modified xsi:type="dcterms:W3CDTF">2012-11-20T00:24:00Z</dcterms:modified>
</cp:coreProperties>
</file>